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exact" w:line="413"/>
        <w:ind w:left="48"/>
        <w:rPr/>
      </w:pPr>
      <w:r>
        <w:rPr>
          <w:b/>
          <w:bCs/>
          <w:color w:val="000000"/>
          <w:spacing w:val="-5"/>
          <w:sz w:val="36"/>
          <w:szCs w:val="36"/>
        </w:rPr>
        <w:t xml:space="preserve">                                       </w:t>
      </w:r>
      <w:r>
        <w:rPr>
          <w:b/>
          <w:bCs/>
          <w:color w:val="000000"/>
          <w:spacing w:val="-5"/>
          <w:sz w:val="36"/>
          <w:szCs w:val="36"/>
        </w:rPr>
        <w:t>ГЛАВА</w:t>
      </w:r>
    </w:p>
    <w:p>
      <w:pPr>
        <w:pStyle w:val="Normal"/>
        <w:shd w:val="clear" w:color="auto" w:fill="FFFFFF"/>
        <w:spacing w:lineRule="exact" w:line="413"/>
        <w:ind w:hanging="1248" w:left="1248"/>
        <w:rPr/>
      </w:pPr>
      <w:r>
        <w:rPr>
          <w:b/>
          <w:bCs/>
          <w:color w:val="000000"/>
          <w:spacing w:val="-3"/>
          <w:sz w:val="36"/>
          <w:szCs w:val="36"/>
        </w:rPr>
        <w:t xml:space="preserve">       </w:t>
      </w:r>
      <w:r>
        <w:rPr>
          <w:b/>
          <w:bCs/>
          <w:color w:val="000000"/>
          <w:spacing w:val="-3"/>
          <w:sz w:val="36"/>
          <w:szCs w:val="36"/>
        </w:rPr>
        <w:t xml:space="preserve">Администрации Митякинского сельского поселения   </w:t>
      </w:r>
      <w:r>
        <w:rPr>
          <w:b/>
          <w:bCs/>
          <w:color w:val="000000"/>
          <w:spacing w:val="-2"/>
          <w:sz w:val="36"/>
          <w:szCs w:val="36"/>
        </w:rPr>
        <w:t>Тарасовского района Ростовской области</w:t>
      </w:r>
    </w:p>
    <w:p>
      <w:pPr>
        <w:pStyle w:val="Normal"/>
        <w:shd w:val="clear" w:color="auto" w:fill="FFFFFF"/>
        <w:spacing w:before="811" w:after="0"/>
        <w:ind w:left="2755"/>
        <w:rPr/>
      </w:pPr>
      <w:r>
        <w:rPr>
          <w:b/>
          <w:bCs/>
          <w:color w:val="000000"/>
          <w:spacing w:val="-5"/>
          <w:sz w:val="36"/>
          <w:szCs w:val="36"/>
        </w:rPr>
        <w:t>РАСПОРЯЖЕНИЕ.</w:t>
      </w:r>
    </w:p>
    <w:p>
      <w:pPr>
        <w:pStyle w:val="Normal"/>
        <w:shd w:val="clear" w:color="auto" w:fill="FFFFFF"/>
        <w:spacing w:before="403" w:after="0"/>
        <w:ind w:left="346"/>
        <w:rPr/>
      </w:pPr>
      <w:r>
        <w:rPr>
          <w:b/>
          <w:color w:val="000000"/>
          <w:spacing w:val="7"/>
          <w:sz w:val="28"/>
          <w:szCs w:val="28"/>
        </w:rPr>
        <w:t xml:space="preserve"> </w:t>
      </w:r>
      <w:r>
        <w:rPr>
          <w:b/>
          <w:color w:val="000000"/>
          <w:spacing w:val="7"/>
          <w:sz w:val="28"/>
          <w:szCs w:val="28"/>
        </w:rPr>
        <w:t>2</w:t>
      </w:r>
      <w:ins w:id="0" w:author="&lt;анонимный&gt;" w:date="2025-10-24T16:55:01Z">
        <w:r>
          <w:rPr>
            <w:b/>
            <w:color w:val="000000"/>
            <w:spacing w:val="7"/>
            <w:sz w:val="28"/>
            <w:szCs w:val="28"/>
          </w:rPr>
          <w:t>3</w:t>
        </w:r>
      </w:ins>
      <w:del w:id="1" w:author="&lt;анонимный&gt;" w:date="2025-10-24T16:55:01Z">
        <w:r>
          <w:rPr>
            <w:b/>
            <w:color w:val="000000"/>
            <w:spacing w:val="7"/>
            <w:sz w:val="28"/>
            <w:szCs w:val="28"/>
          </w:rPr>
          <w:delText>2</w:delText>
        </w:r>
      </w:del>
      <w:r>
        <w:rPr>
          <w:b/>
          <w:color w:val="000000"/>
          <w:spacing w:val="7"/>
          <w:sz w:val="28"/>
          <w:szCs w:val="28"/>
        </w:rPr>
        <w:t xml:space="preserve"> </w:t>
      </w:r>
      <w:del w:id="2" w:author="&lt;анонимный&gt;" w:date="2025-10-24T16:54:56Z">
        <w:r>
          <w:rPr>
            <w:b/>
            <w:color w:val="000000"/>
            <w:spacing w:val="7"/>
            <w:sz w:val="28"/>
            <w:szCs w:val="28"/>
          </w:rPr>
          <w:delText>мая</w:delText>
        </w:r>
      </w:del>
      <w:ins w:id="3" w:author="&lt;анонимный&gt;" w:date="2025-10-24T16:54:56Z">
        <w:r>
          <w:rPr>
            <w:b/>
            <w:color w:val="000000"/>
            <w:spacing w:val="7"/>
            <w:sz w:val="28"/>
            <w:szCs w:val="28"/>
          </w:rPr>
          <w:t>октября</w:t>
        </w:r>
      </w:ins>
      <w:r>
        <w:rPr>
          <w:b/>
          <w:color w:val="000000"/>
          <w:spacing w:val="7"/>
          <w:sz w:val="28"/>
          <w:szCs w:val="28"/>
        </w:rPr>
        <w:t xml:space="preserve">  2025г.                  № </w:t>
      </w:r>
      <w:del w:id="4" w:author="&lt;анонимный&gt;" w:date="2025-10-24T16:54:45Z">
        <w:r>
          <w:rPr>
            <w:b/>
            <w:color w:val="000000"/>
            <w:spacing w:val="7"/>
            <w:sz w:val="28"/>
            <w:szCs w:val="28"/>
          </w:rPr>
          <w:delText>55</w:delText>
        </w:r>
      </w:del>
      <w:ins w:id="5" w:author="&lt;анонимный&gt;" w:date="2025-10-24T16:54:45Z">
        <w:r>
          <w:rPr>
            <w:b/>
            <w:color w:val="000000"/>
            <w:spacing w:val="7"/>
            <w:sz w:val="28"/>
            <w:szCs w:val="28"/>
          </w:rPr>
          <w:t>101</w:t>
        </w:r>
      </w:ins>
      <w:r>
        <w:rPr>
          <w:b/>
          <w:color w:val="000000"/>
          <w:spacing w:val="7"/>
          <w:sz w:val="28"/>
          <w:szCs w:val="28"/>
        </w:rPr>
        <w:t xml:space="preserve">                       </w:t>
      </w:r>
      <w:del w:id="6" w:author="&lt;анонимный&gt;" w:date="2025-10-24T16:55:06Z">
        <w:r>
          <w:rPr>
            <w:b/>
            <w:color w:val="000000"/>
            <w:spacing w:val="7"/>
            <w:sz w:val="28"/>
            <w:szCs w:val="28"/>
          </w:rPr>
          <w:delText xml:space="preserve"> </w:delText>
        </w:r>
      </w:del>
      <w:r>
        <w:rPr>
          <w:b/>
          <w:color w:val="000000"/>
          <w:spacing w:val="7"/>
          <w:sz w:val="28"/>
          <w:szCs w:val="28"/>
        </w:rPr>
        <w:t xml:space="preserve">   ст. Митякинская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  <w:t xml:space="preserve">О  комиссионном обследовании </w:t>
      </w:r>
    </w:p>
    <w:p>
      <w:pPr>
        <w:pStyle w:val="Normal"/>
        <w:rPr/>
      </w:pPr>
      <w:r>
        <w:rPr/>
        <w:t>гидротехнических сооружений,</w:t>
      </w:r>
    </w:p>
    <w:p>
      <w:pPr>
        <w:pStyle w:val="Normal"/>
        <w:rPr/>
      </w:pPr>
      <w:r>
        <w:rPr/>
        <w:t xml:space="preserve"> </w:t>
      </w:r>
      <w:r>
        <w:rPr/>
        <w:t xml:space="preserve">прудов на территории </w:t>
      </w:r>
    </w:p>
    <w:p>
      <w:pPr>
        <w:pStyle w:val="Normal"/>
        <w:rPr/>
      </w:pPr>
      <w:r>
        <w:rPr/>
        <w:t>Митякинского сельского поселения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В соответствии Федеральным законом от 06.10.2003 №131-ФЗ «Об общих принципах организации местного самоуправления в Российской Федерации», Федеральным законом от 23.06.1997 г. №117-ФЗ «О безопасности гидротехнических сооружений» в целях актуализации перечня прудов балочных на территории Митякинского сельского поселения.</w:t>
      </w:r>
    </w:p>
    <w:p>
      <w:pPr>
        <w:pStyle w:val="Normal"/>
        <w:rPr/>
      </w:pPr>
      <w:r>
        <w:rPr/>
        <w:t>ПОСТАНОВЛЯЮ:</w:t>
      </w:r>
    </w:p>
    <w:p>
      <w:pPr>
        <w:pStyle w:val="ListParagraph"/>
        <w:numPr>
          <w:ilvl w:val="0"/>
          <w:numId w:val="1"/>
        </w:numPr>
        <w:rPr/>
      </w:pPr>
      <w:r>
        <w:rPr/>
        <w:t>Создать комиссию по обследованию гидротехнических сооружений прудов балочных (далее – ГТС) на территории Митякинского сельского поселения (далее – Комиссия).</w:t>
      </w:r>
    </w:p>
    <w:p>
      <w:pPr>
        <w:pStyle w:val="ListParagraph"/>
        <w:numPr>
          <w:ilvl w:val="0"/>
          <w:numId w:val="1"/>
        </w:numPr>
        <w:rPr/>
      </w:pPr>
      <w:r>
        <w:rPr/>
        <w:t>Утвердить прилагаемые:</w:t>
      </w:r>
    </w:p>
    <w:p>
      <w:pPr>
        <w:pStyle w:val="ListParagraph"/>
        <w:numPr>
          <w:ilvl w:val="1"/>
          <w:numId w:val="1"/>
        </w:numPr>
        <w:rPr/>
      </w:pPr>
      <w:r>
        <w:rPr/>
        <w:t>Положение о комиссии по обследованию гидротехнических сооружений прудов балочных на территории Митякинского сельского поселения.</w:t>
      </w:r>
    </w:p>
    <w:p>
      <w:pPr>
        <w:pStyle w:val="ListParagraph"/>
        <w:numPr>
          <w:ilvl w:val="1"/>
          <w:numId w:val="1"/>
        </w:numPr>
        <w:rPr/>
      </w:pPr>
      <w:r>
        <w:rPr/>
        <w:t>Состав комиссии по обследованию гидротехнических сооружений прудов балочных на территории Митякинского сельского поселения.</w:t>
      </w:r>
    </w:p>
    <w:p>
      <w:pPr>
        <w:pStyle w:val="ListParagraph"/>
        <w:numPr>
          <w:ilvl w:val="0"/>
          <w:numId w:val="1"/>
        </w:numPr>
        <w:rPr/>
      </w:pPr>
      <w:r>
        <w:rPr/>
        <w:t>Комиссии в период с 27 октября по 31 октября 2025 г. провести обследование прудов и ГТС на территории Митякинского сельского поселения, входящих в перечень Министерства природных ресурсов, лесного хозяйства и экологии Ростовской области.</w:t>
      </w:r>
    </w:p>
    <w:p>
      <w:pPr>
        <w:pStyle w:val="ListParagraph"/>
        <w:numPr>
          <w:ilvl w:val="0"/>
          <w:numId w:val="1"/>
        </w:numPr>
        <w:rPr/>
      </w:pPr>
      <w:r>
        <w:rPr/>
        <w:t>Постановление вступает в силу со дня его подписания.</w:t>
      </w:r>
    </w:p>
    <w:p>
      <w:pPr>
        <w:pStyle w:val="ListParagraph"/>
        <w:numPr>
          <w:ilvl w:val="0"/>
          <w:numId w:val="1"/>
        </w:numPr>
        <w:rPr/>
      </w:pPr>
      <w:r>
        <w:rPr/>
        <w:t>Разместить настоящее постановление на официальном сайте администрации муниципального образования «Митякинское сельское поселение» в информационно-телекоммуникационной сети Интернет.</w:t>
      </w:r>
    </w:p>
    <w:p>
      <w:pPr>
        <w:pStyle w:val="ListParagraph"/>
        <w:numPr>
          <w:ilvl w:val="0"/>
          <w:numId w:val="1"/>
        </w:numPr>
        <w:rPr/>
      </w:pPr>
      <w:r>
        <w:rPr/>
        <w:t>6. Контроль за исполнением настоящего постановления оставляю за собой.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Глава Администрации </w:t>
      </w:r>
    </w:p>
    <w:p>
      <w:pPr>
        <w:pStyle w:val="Normal"/>
        <w:rPr/>
      </w:pPr>
      <w:r>
        <w:rPr/>
        <w:t>Митякинского сельского поселения                                                 А.В. Куприенко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/>
        <w:t>УТВЕРЖДЕН</w:t>
      </w:r>
    </w:p>
    <w:p>
      <w:pPr>
        <w:pStyle w:val="Normal"/>
        <w:jc w:val="right"/>
        <w:rPr/>
      </w:pPr>
      <w:r>
        <w:rPr/>
        <w:t>распоряжением администрации</w:t>
      </w:r>
    </w:p>
    <w:p>
      <w:pPr>
        <w:pStyle w:val="Normal"/>
        <w:jc w:val="right"/>
        <w:rPr/>
      </w:pPr>
      <w:r>
        <w:rPr/>
        <w:t xml:space="preserve"> </w:t>
      </w:r>
      <w:r>
        <w:rPr/>
        <w:t xml:space="preserve">Митякинского сельского поселения </w:t>
      </w:r>
    </w:p>
    <w:p>
      <w:pPr>
        <w:pStyle w:val="Normal"/>
        <w:jc w:val="right"/>
        <w:rPr/>
      </w:pPr>
      <w:r>
        <w:rPr/>
        <w:t>от 23.10.2025 г. №101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СОСТАВ</w:t>
      </w:r>
    </w:p>
    <w:p>
      <w:pPr>
        <w:pStyle w:val="Normal"/>
        <w:jc w:val="center"/>
        <w:rPr>
          <w:b/>
        </w:rPr>
      </w:pPr>
      <w:r>
        <w:rPr>
          <w:b/>
        </w:rPr>
        <w:t>комиссии по обследованию гидротехнических сооружений прудов на территории Митякинского сельского поселения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Куприенко А.В. -  </w:t>
      </w:r>
      <w:ins w:id="7" w:author="&lt;анонимный&gt;" w:date="2025-11-13T09:59:24Z">
        <w:r>
          <w:rPr/>
          <w:t>г</w:t>
        </w:r>
      </w:ins>
      <w:del w:id="8" w:author="&lt;анонимный&gt;" w:date="2025-11-13T09:59:22Z">
        <w:r>
          <w:rPr/>
          <w:delText>г</w:delText>
        </w:r>
      </w:del>
      <w:r>
        <w:rPr/>
        <w:t>лава Администрации Митякинского сельского поселения, председатель комиссии;</w:t>
      </w:r>
    </w:p>
    <w:p>
      <w:pPr>
        <w:pStyle w:val="Normal"/>
        <w:rPr/>
      </w:pPr>
      <w:del w:id="9" w:author="&lt;анонимный&gt;" w:date="2025-11-13T09:58:50Z">
        <w:r>
          <w:rPr/>
          <w:delText>Васильева А.С. – зав.сектором экономики и финансов администрации Митякинского сельского поселения;</w:delText>
        </w:r>
      </w:del>
      <w:ins w:id="10" w:author="&lt;анонимный&gt;" w:date="2025-11-13T09:58:51Z">
        <w:r>
          <w:rPr/>
          <w:t>Щульженко С.В. — инспектор по ГО и ЧС Администрации Митякинского сельского поселение</w:t>
        </w:r>
      </w:ins>
    </w:p>
    <w:p>
      <w:pPr>
        <w:pStyle w:val="Normal"/>
        <w:rPr>
          <w:del w:id="12" w:author="&lt;анонимный&gt;" w:date="2025-11-13T09:58:42Z"/>
        </w:rPr>
      </w:pPr>
      <w:del w:id="11" w:author="&lt;анонимный&gt;" w:date="2025-11-13T09:58:42Z">
        <w:r>
          <w:rPr/>
          <w:delText>Болдырев В.А. – ведущий специалист Администрации Митякинского сельского поселения;</w:delText>
        </w:r>
      </w:del>
    </w:p>
    <w:p>
      <w:pPr>
        <w:pStyle w:val="Normal"/>
        <w:rPr/>
      </w:pPr>
      <w:r>
        <w:rPr/>
        <w:t>Морозова И.В. – ведущий специалист по земельным и имущественным отношениям Администрации Митякинского сельского поселения;</w:t>
      </w:r>
    </w:p>
    <w:p>
      <w:pPr>
        <w:pStyle w:val="Normal"/>
        <w:rPr>
          <w:ins w:id="18" w:author="&lt;анонимный&gt;" w:date="2025-11-13T09:57:49Z"/>
        </w:rPr>
      </w:pPr>
      <w:del w:id="13" w:author="&lt;анонимный&gt;" w:date="2025-11-13T09:57:10Z">
        <w:r>
          <w:rPr/>
          <w:delText>Мирошниченко А.В.</w:delText>
        </w:r>
      </w:del>
      <w:ins w:id="14" w:author="&lt;анонимный&gt;" w:date="2025-11-13T09:57:10Z">
        <w:r>
          <w:rPr/>
          <w:t xml:space="preserve">Ю.С. Ковалёва </w:t>
        </w:r>
      </w:ins>
      <w:r>
        <w:rPr/>
        <w:t xml:space="preserve"> - </w:t>
      </w:r>
      <w:del w:id="15" w:author="&lt;анонимный&gt;" w:date="2025-11-13T09:57:49Z">
        <w:r>
          <w:rPr/>
          <w:delText>инспектор Администрции Митякинского сельского поселения</w:delText>
        </w:r>
      </w:del>
      <w:ins w:id="16" w:author="&lt;анонимный&gt;" w:date="2025-11-13T09:57:49Z">
        <w:r>
          <w:rPr>
            <w:rStyle w:val="21"/>
            <w:sz w:val="24"/>
            <w:szCs w:val="24"/>
          </w:rPr>
          <w:t xml:space="preserve">Начальник сектора сельского </w:t>
        </w:r>
      </w:ins>
      <w:ins w:id="17" w:author="&lt;анонимный&gt;" w:date="2025-11-13T09:57:49Z">
        <w:r>
          <w:rPr>
            <w:rStyle w:val="21"/>
            <w:sz w:val="24"/>
            <w:szCs w:val="24"/>
          </w:rPr>
          <w:t>хозяйства и охраны окружающей среды</w:t>
        </w:r>
      </w:ins>
    </w:p>
    <w:p>
      <w:pPr>
        <w:pStyle w:val="Normal"/>
        <w:widowControl w:val="false"/>
        <w:pBdr/>
        <w:bidi w:val="0"/>
        <w:spacing w:lineRule="auto" w:line="276" w:before="0" w:after="0"/>
        <w:ind w:hanging="0" w:left="0" w:right="0"/>
        <w:jc w:val="left"/>
        <w:rPr>
          <w:ins w:id="20" w:author="&lt;анонимный&gt;" w:date="2025-11-13T09:57:49Z"/>
        </w:rPr>
      </w:pPr>
      <w:ins w:id="19" w:author="&lt;анонимный&gt;" w:date="2025-11-13T09:57:49Z">
        <w:r>
          <w:rPr>
            <w:rStyle w:val="21"/>
            <w:sz w:val="24"/>
            <w:szCs w:val="24"/>
          </w:rPr>
          <w:t>Администрации Тарасовского района</w:t>
        </w:r>
      </w:ins>
    </w:p>
    <w:p>
      <w:pPr>
        <w:pStyle w:val="Normal"/>
        <w:rPr/>
      </w:pPr>
      <w:ins w:id="21" w:author="&lt;анонимный&gt;" w:date="2025-11-13T09:57:49Z">
        <w:r>
          <w:rPr/>
          <w:t xml:space="preserve">О.А. Бурдин - </w:t>
        </w:r>
      </w:ins>
      <w:ins w:id="22" w:author="&lt;анонимный&gt;" w:date="2025-11-13T09:57:49Z">
        <w:r>
          <w:rPr>
            <w:rStyle w:val="51"/>
            <w:sz w:val="24"/>
            <w:szCs w:val="24"/>
            <w:u w:val="none"/>
          </w:rPr>
          <w:t xml:space="preserve">Начальник МКУ «Отдела по </w:t>
        </w:r>
      </w:ins>
      <w:ins w:id="23" w:author="&lt;анонимный&gt;" w:date="2025-11-13T09:57:49Z">
        <w:r>
          <w:rPr>
            <w:rStyle w:val="51"/>
            <w:sz w:val="24"/>
            <w:szCs w:val="24"/>
            <w:u w:val="none"/>
          </w:rPr>
          <w:t>делам ГО и ЧС Тарасовского района»</w:t>
        </w:r>
      </w:ins>
    </w:p>
    <w:p>
      <w:pPr>
        <w:pStyle w:val="Normal"/>
        <w:rPr/>
      </w:pPr>
      <w:ins w:id="24" w:author="&lt;анонимный&gt;" w:date="2025-11-13T09:59:39Z">
        <w:r>
          <w:rPr/>
          <w:t xml:space="preserve">О.А. Бондаренко - </w:t>
        </w:r>
      </w:ins>
      <w:ins w:id="25" w:author="&lt;анонимный&gt;" w:date="2025-11-13T09:59:39Z">
        <w:r>
          <w:rPr>
            <w:rStyle w:val="51"/>
            <w:sz w:val="24"/>
            <w:szCs w:val="24"/>
            <w:u w:val="none"/>
          </w:rPr>
          <w:t xml:space="preserve">Ведущий специалист сектора сельского </w:t>
        </w:r>
      </w:ins>
      <w:ins w:id="26" w:author="&lt;анонимный&gt;" w:date="2025-11-13T09:59:39Z">
        <w:r>
          <w:rPr>
            <w:rStyle w:val="51"/>
            <w:sz w:val="24"/>
            <w:szCs w:val="24"/>
            <w:u w:val="none"/>
          </w:rPr>
          <w:t xml:space="preserve">хозяйства и охраны окружающей среды Администрации Тарасовского района </w:t>
        </w:r>
      </w:ins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Normal"/>
        <w:numPr>
          <w:ilvl w:val="0"/>
          <w:numId w:val="0"/>
        </w:numPr>
        <w:tabs>
          <w:tab w:val="clear" w:pos="708"/>
          <w:tab w:val="left" w:pos="1276" w:leader="none"/>
        </w:tabs>
        <w:ind w:firstLine="4536" w:left="0"/>
        <w:jc w:val="both"/>
        <w:outlineLvl w:val="0"/>
        <w:rPr>
          <w:b w:val="false"/>
        </w:rPr>
      </w:pPr>
      <w:r>
        <w:rPr>
          <w:b w:val="false"/>
        </w:rPr>
        <w:t>УТВЕРЖДЕНО</w:t>
      </w:r>
    </w:p>
    <w:p>
      <w:pPr>
        <w:pStyle w:val="ConsPlusNormal"/>
        <w:tabs>
          <w:tab w:val="clear" w:pos="708"/>
          <w:tab w:val="left" w:pos="1276" w:leader="none"/>
        </w:tabs>
        <w:ind w:firstLine="4536"/>
        <w:jc w:val="both"/>
        <w:rPr>
          <w:b w:val="false"/>
        </w:rPr>
      </w:pPr>
      <w:r>
        <w:rPr>
          <w:b w:val="false"/>
        </w:rPr>
        <w:t xml:space="preserve">Распоряжением Администрации </w:t>
      </w:r>
    </w:p>
    <w:p>
      <w:pPr>
        <w:pStyle w:val="ConsPlusNormal"/>
        <w:tabs>
          <w:tab w:val="clear" w:pos="708"/>
          <w:tab w:val="left" w:pos="1276" w:leader="none"/>
        </w:tabs>
        <w:ind w:firstLine="4536"/>
        <w:jc w:val="both"/>
        <w:rPr>
          <w:b w:val="false"/>
        </w:rPr>
      </w:pPr>
      <w:r>
        <w:rPr>
          <w:b w:val="false"/>
        </w:rPr>
        <w:t>Митякинского сельского поселения</w:t>
      </w:r>
    </w:p>
    <w:p>
      <w:pPr>
        <w:pStyle w:val="Normal"/>
        <w:jc w:val="center"/>
        <w:rPr/>
      </w:pPr>
      <w:r>
        <w:rPr/>
        <w:t xml:space="preserve">                                  </w:t>
      </w:r>
      <w:r>
        <w:rPr/>
        <w:t>от 23.10.2025 г. № 101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>
      <w:pPr>
        <w:pStyle w:val="ConsPlusNormal"/>
        <w:jc w:val="center"/>
        <w:rPr/>
      </w:pPr>
      <w:r>
        <w:rPr/>
        <w:t>о</w:t>
      </w:r>
      <w:r>
        <w:rPr>
          <w:b w:val="false"/>
        </w:rPr>
        <w:t xml:space="preserve"> </w:t>
      </w:r>
      <w:r>
        <w:rPr/>
        <w:t>комиссии по обследованию гидротехнических сооружений прудов                   на территории Митякинского сельского поселения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numPr>
          <w:ilvl w:val="0"/>
          <w:numId w:val="2"/>
        </w:numPr>
        <w:tabs>
          <w:tab w:val="clear" w:pos="708"/>
          <w:tab w:val="left" w:pos="1134" w:leader="none"/>
        </w:tabs>
        <w:ind w:firstLine="567" w:left="0"/>
        <w:jc w:val="both"/>
        <w:rPr>
          <w:b w:val="false"/>
        </w:rPr>
      </w:pPr>
      <w:r>
        <w:rPr>
          <w:b w:val="false"/>
        </w:rPr>
        <w:t>Комиссия по обследованию гидротехнических сооружений (далее ГТС) прудов на территории</w:t>
      </w:r>
      <w:ins w:id="27" w:author="&lt;анонимный&gt;" w:date="2025-10-24T16:50:06Z">
        <w:r>
          <w:rPr>
            <w:b w:val="false"/>
          </w:rPr>
          <w:t xml:space="preserve"> </w:t>
        </w:r>
      </w:ins>
      <w:r>
        <w:rPr>
          <w:rFonts w:eastAsia="Times New Roman" w:cs="Times New Roman"/>
          <w:b w:val="false"/>
          <w:bCs/>
          <w:sz w:val="28"/>
          <w:szCs w:val="28"/>
          <w:lang w:eastAsia="ru-RU"/>
        </w:rPr>
        <w:t>Митякинского</w:t>
      </w:r>
      <w:r>
        <w:rPr>
          <w:b w:val="false"/>
        </w:rPr>
        <w:t xml:space="preserve"> сельского поселения (далее – Комиссия) является временно действующим органом, и создается на период обследования прудов и ГТС на территории </w:t>
      </w:r>
      <w:del w:id="28" w:author="&lt;анонимный&gt;" w:date="2025-10-24T16:49:26Z">
        <w:r>
          <w:rPr>
            <w:b w:val="false"/>
          </w:rPr>
          <w:delText>Чирского</w:delText>
        </w:r>
      </w:del>
      <w:ins w:id="29" w:author="&lt;анонимный&gt;" w:date="2025-10-24T16:49:26Z">
        <w:r>
          <w:rPr>
            <w:rFonts w:eastAsia="Times New Roman" w:cs="Times New Roman"/>
            <w:b w:val="false"/>
            <w:bCs/>
            <w:sz w:val="28"/>
            <w:szCs w:val="28"/>
            <w:lang w:eastAsia="ru-RU"/>
          </w:rPr>
          <w:t>Митякинского</w:t>
        </w:r>
      </w:ins>
      <w:r>
        <w:rPr>
          <w:b w:val="false"/>
        </w:rPr>
        <w:t xml:space="preserve"> сельского поселения, входящих в перечень Министерства природных ресурсов и экологии Ростовской области. Комиссия в своей деятельности руководствуется Конституцией Российской Федерации, федеральными конституционными законами, федеральным законом, иными правовыми актами Российской Федерации, правовыми актами Ростовской области и настоящим положением.</w:t>
      </w:r>
    </w:p>
    <w:p>
      <w:pPr>
        <w:pStyle w:val="Normal"/>
        <w:numPr>
          <w:ilvl w:val="0"/>
          <w:numId w:val="2"/>
        </w:numPr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Комиссию возглавляет глава администрации </w:t>
      </w:r>
      <w:del w:id="30" w:author="&lt;анонимный&gt;" w:date="2025-10-24T16:49:26Z">
        <w:r>
          <w:rPr>
            <w:sz w:val="28"/>
            <w:szCs w:val="28"/>
          </w:rPr>
          <w:delText>Чирского</w:delText>
        </w:r>
      </w:del>
      <w:ins w:id="31" w:author="&lt;анонимный&gt;" w:date="2025-10-24T16:49:26Z">
        <w:r>
          <w:rPr>
            <w:rFonts w:eastAsia="Times New Roman" w:cs="Times New Roman"/>
            <w:sz w:val="28"/>
            <w:szCs w:val="28"/>
            <w:lang w:eastAsia="ru-RU"/>
          </w:rPr>
          <w:t>Митякинского</w:t>
        </w:r>
      </w:ins>
      <w:r>
        <w:rPr>
          <w:sz w:val="28"/>
          <w:szCs w:val="28"/>
        </w:rPr>
        <w:t xml:space="preserve"> сельского поселения. В состав комиссии входят представители администрации </w:t>
      </w:r>
      <w:del w:id="32" w:author="&lt;анонимный&gt;" w:date="2025-10-24T16:49:26Z">
        <w:r>
          <w:rPr>
            <w:sz w:val="28"/>
            <w:szCs w:val="28"/>
          </w:rPr>
          <w:delText>Чирского</w:delText>
        </w:r>
      </w:del>
      <w:ins w:id="33" w:author="&lt;анонимный&gt;" w:date="2025-10-24T16:49:26Z">
        <w:r>
          <w:rPr>
            <w:rFonts w:eastAsia="Times New Roman" w:cs="Times New Roman"/>
            <w:sz w:val="28"/>
            <w:szCs w:val="28"/>
            <w:lang w:eastAsia="ru-RU"/>
          </w:rPr>
          <w:t>Митякинского</w:t>
        </w:r>
      </w:ins>
      <w:r>
        <w:rPr>
          <w:sz w:val="28"/>
          <w:szCs w:val="28"/>
        </w:rPr>
        <w:t xml:space="preserve"> сельского поселения </w:t>
      </w:r>
      <w:del w:id="34" w:author="&lt;анонимный&gt;" w:date="2025-10-24T16:51:19Z">
        <w:r>
          <w:rPr>
            <w:sz w:val="28"/>
            <w:szCs w:val="28"/>
          </w:rPr>
          <w:delText>Советского</w:delText>
        </w:r>
      </w:del>
      <w:ins w:id="35" w:author="&lt;анонимный&gt;" w:date="2025-10-24T16:51:19Z">
        <w:r>
          <w:rPr>
            <w:rFonts w:eastAsia="Times New Roman" w:cs="Times New Roman"/>
            <w:sz w:val="28"/>
            <w:szCs w:val="28"/>
            <w:lang w:eastAsia="ru-RU"/>
          </w:rPr>
          <w:t>Тарасовского</w:t>
        </w:r>
      </w:ins>
      <w:r>
        <w:rPr>
          <w:sz w:val="28"/>
          <w:szCs w:val="28"/>
        </w:rPr>
        <w:t xml:space="preserve"> района Ростовской области,                   на территории которого находятся пруды и ГТС, инспектор по экологии отдела сельского хозяйства и охраны окружающей среды Администрации </w:t>
      </w:r>
      <w:del w:id="36" w:author="&lt;анонимный&gt;" w:date="2025-10-24T16:51:19Z">
        <w:r>
          <w:rPr>
            <w:sz w:val="28"/>
            <w:szCs w:val="28"/>
          </w:rPr>
          <w:delText>Советского</w:delText>
        </w:r>
      </w:del>
      <w:ins w:id="37" w:author="&lt;анонимный&gt;" w:date="2025-10-24T16:51:19Z">
        <w:r>
          <w:rPr>
            <w:rFonts w:eastAsia="Times New Roman" w:cs="Times New Roman"/>
            <w:sz w:val="28"/>
            <w:szCs w:val="28"/>
            <w:lang w:eastAsia="ru-RU"/>
          </w:rPr>
          <w:t>Тарасовского</w:t>
        </w:r>
      </w:ins>
      <w:r>
        <w:rPr>
          <w:sz w:val="28"/>
          <w:szCs w:val="28"/>
        </w:rPr>
        <w:t xml:space="preserve"> района.</w:t>
      </w:r>
    </w:p>
    <w:p>
      <w:pPr>
        <w:pStyle w:val="ConsPlusNormal"/>
        <w:numPr>
          <w:ilvl w:val="0"/>
          <w:numId w:val="2"/>
        </w:numPr>
        <w:ind w:firstLine="633" w:left="0"/>
        <w:jc w:val="both"/>
        <w:rPr>
          <w:b w:val="false"/>
        </w:rPr>
      </w:pPr>
      <w:r>
        <w:rPr>
          <w:b w:val="false"/>
        </w:rPr>
        <w:t xml:space="preserve">Целью создания и работы Комиссии является актуализация перечня прудов на территории </w:t>
      </w:r>
      <w:del w:id="38" w:author="&lt;анонимный&gt;" w:date="2025-10-24T16:49:26Z">
        <w:r>
          <w:rPr>
            <w:b w:val="false"/>
          </w:rPr>
          <w:delText>Чирского</w:delText>
        </w:r>
      </w:del>
      <w:ins w:id="39" w:author="&lt;анонимный&gt;" w:date="2025-10-24T16:49:26Z">
        <w:r>
          <w:rPr>
            <w:rFonts w:eastAsia="Times New Roman" w:cs="Times New Roman"/>
            <w:b w:val="false"/>
            <w:bCs/>
            <w:sz w:val="28"/>
            <w:szCs w:val="28"/>
            <w:lang w:eastAsia="ru-RU"/>
          </w:rPr>
          <w:t>Митякинского</w:t>
        </w:r>
      </w:ins>
      <w:r>
        <w:rPr>
          <w:b w:val="false"/>
        </w:rPr>
        <w:t xml:space="preserve"> сельского поселения </w:t>
      </w:r>
      <w:del w:id="40" w:author="&lt;анонимный&gt;" w:date="2025-10-24T16:51:19Z">
        <w:r>
          <w:rPr>
            <w:b w:val="false"/>
          </w:rPr>
          <w:delText>Советского</w:delText>
        </w:r>
      </w:del>
      <w:ins w:id="41" w:author="&lt;анонимный&gt;" w:date="2025-10-24T16:51:19Z">
        <w:r>
          <w:rPr>
            <w:rFonts w:eastAsia="Times New Roman" w:cs="Times New Roman"/>
            <w:b w:val="false"/>
            <w:bCs/>
            <w:sz w:val="28"/>
            <w:szCs w:val="28"/>
            <w:lang w:eastAsia="ru-RU"/>
          </w:rPr>
          <w:t>Тарасовского</w:t>
        </w:r>
      </w:ins>
      <w:r>
        <w:rPr>
          <w:b w:val="false"/>
        </w:rPr>
        <w:t xml:space="preserve"> района Ростовской области, и исключения их из реестра водохозяйственных объектов муниципального образования.</w:t>
      </w:r>
    </w:p>
    <w:p>
      <w:pPr>
        <w:pStyle w:val="p4"/>
        <w:numPr>
          <w:ilvl w:val="0"/>
          <w:numId w:val="2"/>
        </w:numPr>
        <w:shd w:val="clear" w:color="auto" w:fill="FFFFFF"/>
        <w:spacing w:beforeAutospacing="0" w:before="0" w:afterAutospacing="0" w:after="0"/>
        <w:ind w:firstLine="567" w:left="0"/>
        <w:jc w:val="both"/>
        <w:rPr>
          <w:rStyle w:val="s1"/>
          <w:color w:val="000000"/>
          <w:sz w:val="28"/>
          <w:szCs w:val="28"/>
        </w:rPr>
      </w:pPr>
      <w:r>
        <w:rPr>
          <w:rStyle w:val="s1"/>
          <w:color w:val="000000"/>
          <w:sz w:val="28"/>
          <w:szCs w:val="28"/>
        </w:rPr>
        <w:t>Основными задачами Комиссии являются:</w:t>
      </w:r>
    </w:p>
    <w:p>
      <w:pPr>
        <w:pStyle w:val="p4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rStyle w:val="s1"/>
          <w:color w:val="000000"/>
          <w:sz w:val="28"/>
          <w:szCs w:val="28"/>
        </w:rPr>
        <w:t xml:space="preserve">- выявление не существующих объектов прудов и ГТС на территории </w:t>
      </w:r>
      <w:del w:id="42" w:author="&lt;анонимный&gt;" w:date="2025-10-24T16:49:26Z">
        <w:r>
          <w:rPr>
            <w:rStyle w:val="s1"/>
            <w:color w:val="000000"/>
            <w:sz w:val="28"/>
            <w:szCs w:val="28"/>
          </w:rPr>
          <w:delText>Чирского</w:delText>
        </w:r>
      </w:del>
      <w:ins w:id="43" w:author="&lt;анонимный&gt;" w:date="2025-10-24T16:49:26Z">
        <w:r>
          <w:rPr>
            <w:rStyle w:val="s1"/>
            <w:rFonts w:eastAsia="Times New Roman" w:cs="Times New Roman"/>
            <w:color w:val="000000"/>
            <w:sz w:val="28"/>
            <w:szCs w:val="28"/>
            <w:lang w:eastAsia="ru-RU"/>
          </w:rPr>
          <w:t>Митякинского</w:t>
        </w:r>
      </w:ins>
      <w:r>
        <w:rPr>
          <w:rStyle w:val="s1"/>
          <w:color w:val="000000"/>
          <w:sz w:val="28"/>
          <w:szCs w:val="28"/>
        </w:rPr>
        <w:t xml:space="preserve"> сельского поселения </w:t>
      </w:r>
      <w:del w:id="44" w:author="&lt;анонимный&gt;" w:date="2025-10-24T16:51:19Z">
        <w:r>
          <w:rPr>
            <w:rStyle w:val="s1"/>
            <w:color w:val="000000"/>
            <w:sz w:val="28"/>
            <w:szCs w:val="28"/>
          </w:rPr>
          <w:delText>Советского</w:delText>
        </w:r>
      </w:del>
      <w:ins w:id="45" w:author="&lt;анонимный&gt;" w:date="2025-10-24T16:51:19Z">
        <w:r>
          <w:rPr>
            <w:rStyle w:val="s1"/>
            <w:rFonts w:eastAsia="Times New Roman" w:cs="Times New Roman"/>
            <w:color w:val="000000"/>
            <w:sz w:val="28"/>
            <w:szCs w:val="28"/>
            <w:lang w:eastAsia="ru-RU"/>
          </w:rPr>
          <w:t>Тарасовского</w:t>
        </w:r>
      </w:ins>
      <w:r>
        <w:rPr>
          <w:rStyle w:val="s1"/>
          <w:color w:val="000000"/>
          <w:sz w:val="28"/>
          <w:szCs w:val="28"/>
        </w:rPr>
        <w:t xml:space="preserve"> района Ростовской области.</w:t>
      </w:r>
    </w:p>
    <w:p>
      <w:pPr>
        <w:pStyle w:val="ConsPlusNormal"/>
        <w:numPr>
          <w:ilvl w:val="0"/>
          <w:numId w:val="2"/>
        </w:numPr>
        <w:ind w:firstLine="633" w:left="0"/>
        <w:jc w:val="both"/>
        <w:rPr>
          <w:b w:val="false"/>
        </w:rPr>
      </w:pPr>
      <w:r>
        <w:rPr>
          <w:b w:val="false"/>
        </w:rPr>
        <w:t>Полномочия Комиссии:</w:t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  <w:t xml:space="preserve">-  проводить обследование прудов и ГТС на территории </w:t>
      </w:r>
      <w:del w:id="46" w:author="&lt;анонимный&gt;" w:date="2025-10-24T16:49:26Z">
        <w:r>
          <w:rPr>
            <w:rStyle w:val="s1"/>
            <w:b w:val="false"/>
            <w:color w:val="000000"/>
          </w:rPr>
          <w:delText>Чирского</w:delText>
        </w:r>
      </w:del>
      <w:ins w:id="47" w:author="&lt;анонимный&gt;" w:date="2025-10-24T16:49:26Z">
        <w:r>
          <w:rPr>
            <w:rStyle w:val="s1"/>
            <w:rFonts w:eastAsia="Times New Roman" w:cs="Times New Roman"/>
            <w:b w:val="false"/>
            <w:bCs/>
            <w:color w:val="000000"/>
            <w:sz w:val="28"/>
            <w:szCs w:val="28"/>
            <w:lang w:eastAsia="ru-RU"/>
          </w:rPr>
          <w:t>Митякинского</w:t>
        </w:r>
      </w:ins>
      <w:r>
        <w:rPr>
          <w:rStyle w:val="s1"/>
          <w:b w:val="false"/>
          <w:color w:val="000000"/>
        </w:rPr>
        <w:t xml:space="preserve"> сельского поселения </w:t>
      </w:r>
      <w:del w:id="48" w:author="&lt;анонимный&gt;" w:date="2025-10-24T16:51:19Z">
        <w:r>
          <w:rPr>
            <w:rStyle w:val="s1"/>
            <w:b w:val="false"/>
            <w:color w:val="000000"/>
          </w:rPr>
          <w:delText>Советского</w:delText>
        </w:r>
      </w:del>
      <w:ins w:id="49" w:author="&lt;анонимный&gt;" w:date="2025-10-24T16:51:19Z">
        <w:r>
          <w:rPr>
            <w:rStyle w:val="s1"/>
            <w:rFonts w:eastAsia="Times New Roman" w:cs="Times New Roman"/>
            <w:b w:val="false"/>
            <w:bCs/>
            <w:color w:val="000000"/>
            <w:sz w:val="28"/>
            <w:szCs w:val="28"/>
            <w:lang w:eastAsia="ru-RU"/>
          </w:rPr>
          <w:t>Тарасовского</w:t>
        </w:r>
      </w:ins>
      <w:r>
        <w:rPr>
          <w:rStyle w:val="s1"/>
          <w:b w:val="false"/>
          <w:color w:val="000000"/>
        </w:rPr>
        <w:t xml:space="preserve"> района Ростовской области</w:t>
      </w:r>
      <w:r>
        <w:rPr>
          <w:b w:val="false"/>
        </w:rPr>
        <w:t>;</w:t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  <w:t xml:space="preserve">-  составлять акты обследования прудов и ГТС на территории </w:t>
      </w:r>
      <w:del w:id="50" w:author="&lt;анонимный&gt;" w:date="2025-10-24T16:49:26Z">
        <w:r>
          <w:rPr>
            <w:rStyle w:val="s1"/>
            <w:b w:val="false"/>
            <w:color w:val="000000"/>
          </w:rPr>
          <w:delText>Чирского</w:delText>
        </w:r>
      </w:del>
      <w:ins w:id="51" w:author="&lt;анонимный&gt;" w:date="2025-10-24T16:49:26Z">
        <w:r>
          <w:rPr>
            <w:rStyle w:val="s1"/>
            <w:rFonts w:eastAsia="Times New Roman" w:cs="Times New Roman"/>
            <w:b w:val="false"/>
            <w:bCs/>
            <w:color w:val="000000"/>
            <w:sz w:val="28"/>
            <w:szCs w:val="28"/>
            <w:lang w:eastAsia="ru-RU"/>
          </w:rPr>
          <w:t>Митякинского</w:t>
        </w:r>
      </w:ins>
      <w:r>
        <w:rPr>
          <w:rStyle w:val="s1"/>
          <w:b w:val="false"/>
          <w:color w:val="000000"/>
        </w:rPr>
        <w:t xml:space="preserve"> сельского поселения </w:t>
      </w:r>
      <w:del w:id="52" w:author="&lt;анонимный&gt;" w:date="2025-10-24T16:51:19Z">
        <w:r>
          <w:rPr>
            <w:rStyle w:val="s1"/>
            <w:b w:val="false"/>
            <w:color w:val="000000"/>
          </w:rPr>
          <w:delText>Советского</w:delText>
        </w:r>
      </w:del>
      <w:ins w:id="53" w:author="&lt;анонимный&gt;" w:date="2025-10-24T16:51:19Z">
        <w:r>
          <w:rPr>
            <w:rStyle w:val="s1"/>
            <w:rFonts w:eastAsia="Times New Roman" w:cs="Times New Roman"/>
            <w:b w:val="false"/>
            <w:bCs/>
            <w:color w:val="000000"/>
            <w:sz w:val="28"/>
            <w:szCs w:val="28"/>
            <w:lang w:eastAsia="ru-RU"/>
          </w:rPr>
          <w:t>Тарасовского</w:t>
        </w:r>
      </w:ins>
      <w:r>
        <w:rPr>
          <w:rStyle w:val="s1"/>
          <w:b w:val="false"/>
          <w:color w:val="000000"/>
        </w:rPr>
        <w:t xml:space="preserve"> района Ростовской области</w:t>
      </w:r>
      <w:r>
        <w:rPr>
          <w:b w:val="false"/>
        </w:rPr>
        <w:t>.</w:t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  <w:t>6.  Комиссия в целях выполнения стоящих перед ней задач:</w:t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  <w:t>- запрашивает в установленном порядке необходимую информацию по вопросам, относящимся к компетенции комиссии;</w:t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  <w:t>-  комиссия после составления актов направляет их в соответствующие исполнительные органы государственной власти Российской Федерации.</w:t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  <w:t>7.  Члены Комиссии обязаны проводить обследование прудов и ГТС путем выезда на место расположения данного объекта, оформлять результаты обследования и виде акта.</w:t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  <w:t xml:space="preserve">8. Обследование Комиссией объектов производится на территории </w:t>
      </w:r>
      <w:del w:id="54" w:author="&lt;анонимный&gt;" w:date="2025-10-24T16:49:26Z">
        <w:r>
          <w:rPr>
            <w:b w:val="false"/>
          </w:rPr>
          <w:delText>Чирского</w:delText>
        </w:r>
      </w:del>
      <w:ins w:id="55" w:author="&lt;анонимный&gt;" w:date="2025-10-24T16:49:26Z">
        <w:r>
          <w:rPr>
            <w:rFonts w:eastAsia="Times New Roman" w:cs="Times New Roman"/>
            <w:b w:val="false"/>
            <w:bCs/>
            <w:sz w:val="28"/>
            <w:szCs w:val="28"/>
            <w:lang w:eastAsia="ru-RU"/>
          </w:rPr>
          <w:t>Митякинского</w:t>
        </w:r>
      </w:ins>
      <w:r>
        <w:rPr>
          <w:b w:val="false"/>
        </w:rPr>
        <w:t xml:space="preserve"> сельского поселения.</w:t>
      </w:r>
    </w:p>
    <w:p>
      <w:pPr>
        <w:pStyle w:val="NormalWeb"/>
        <w:shd w:val="clear" w:color="auto" w:fill="FFFFFF"/>
        <w:spacing w:lineRule="atLeast" w:line="300" w:beforeAutospacing="0" w:before="0" w:afterAutospacing="0" w:after="0"/>
        <w:ind w:firstLine="70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</w:rPr>
        <w:t>9.  Обследование ГТС и прудов проводится визуальным методом</w:t>
      </w:r>
      <w:r>
        <w:rPr>
          <w:color w:val="333333"/>
          <w:sz w:val="28"/>
          <w:szCs w:val="28"/>
        </w:rPr>
        <w:t xml:space="preserve">,                   и </w:t>
      </w:r>
      <w:r>
        <w:rPr>
          <w:sz w:val="28"/>
          <w:szCs w:val="28"/>
          <w:shd w:fill="FFFFFF" w:val="clear"/>
        </w:rPr>
        <w:t>представляет собой осмотр Комиссией сооружений, конструкций, объектов           и территорий.</w:t>
      </w:r>
    </w:p>
    <w:p>
      <w:pPr>
        <w:pStyle w:val="NormalWeb"/>
        <w:shd w:val="clear" w:color="auto" w:fill="FFFFFF"/>
        <w:spacing w:lineRule="atLeast" w:line="30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ab/>
      </w:r>
    </w:p>
    <w:p>
      <w:pPr>
        <w:pStyle w:val="NormalWeb"/>
        <w:shd w:val="clear" w:color="auto" w:fill="FFFFFF"/>
        <w:spacing w:lineRule="atLeast" w:line="300" w:beforeAutospacing="0" w:before="0" w:afterAutospacing="0" w:after="15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ConsPlusNormal"/>
        <w:ind w:firstLine="633"/>
        <w:jc w:val="both"/>
        <w:rPr>
          <w:b w:val="false"/>
        </w:rPr>
      </w:pPr>
      <w:r>
        <w:rPr>
          <w:b w:val="false"/>
        </w:rPr>
      </w:r>
    </w:p>
    <w:p>
      <w:pPr>
        <w:pStyle w:val="ConsPlusNormal"/>
        <w:ind w:left="1065"/>
        <w:rPr>
          <w:b w:val="false"/>
        </w:rPr>
      </w:pPr>
      <w:r>
        <w:rPr>
          <w:b w:val="fals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80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216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288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32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63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9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95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5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trackRevisions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35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f135e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1" w:customStyle="1">
    <w:name w:val="s1"/>
    <w:basedOn w:val="DefaultParagraphFont"/>
    <w:uiPriority w:val="99"/>
    <w:qFormat/>
    <w:rsid w:val="006a352f"/>
    <w:rPr>
      <w:rFonts w:cs="Times New Roman"/>
    </w:rPr>
  </w:style>
  <w:style w:type="character" w:styleId="LineNumber">
    <w:name w:val="line number"/>
    <w:rPr/>
  </w:style>
  <w:style w:type="character" w:styleId="2">
    <w:name w:val="Основной текст (2)_"/>
    <w:basedOn w:val="DefaultParagraphFont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21">
    <w:name w:val="Основной текст (2)"/>
    <w:basedOn w:val="2"/>
    <w:qFormat/>
    <w:rPr>
      <w:rFonts w:ascii="Times New Roman" w:hAnsi="Times New Roman" w:eastAsia="Times New Roman" w:cs="Times New Roman"/>
      <w:color w:val="000000"/>
      <w:spacing w:val="0"/>
      <w:w w:val="100"/>
      <w:lang w:val="ru-RU" w:eastAsia="ru-RU" w:bidi="ru-RU"/>
    </w:rPr>
  </w:style>
  <w:style w:type="character" w:styleId="5">
    <w:name w:val="Основной текст (5)_"/>
    <w:basedOn w:val="DefaultParagraphFont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51">
    <w:name w:val="Основной текст (5)"/>
    <w:basedOn w:val="5"/>
    <w:qFormat/>
    <w:rPr>
      <w:rFonts w:ascii="Times New Roman" w:hAnsi="Times New Roman" w:eastAsia="Times New Roman" w:cs="Times New Roman"/>
      <w:color w:val="000000"/>
      <w:spacing w:val="0"/>
      <w:w w:val="100"/>
      <w:sz w:val="24"/>
      <w:szCs w:val="24"/>
      <w:u w:val="single"/>
      <w:lang w:val="ru-RU" w:eastAsia="ru-RU" w:bidi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4"/>
    <w:rsid w:val="00f135e8"/>
    <w:pPr>
      <w:spacing w:before="0" w:after="120"/>
    </w:pPr>
    <w:rPr>
      <w:sz w:val="20"/>
      <w:szCs w:val="20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f135e8"/>
    <w:pPr>
      <w:spacing w:before="0" w:after="0"/>
      <w:ind w:left="720"/>
      <w:contextualSpacing/>
    </w:pPr>
    <w:rPr/>
  </w:style>
  <w:style w:type="paragraph" w:styleId="ConsPlusNormal" w:customStyle="1">
    <w:name w:val="ConsPlusNormal"/>
    <w:uiPriority w:val="99"/>
    <w:qFormat/>
    <w:rsid w:val="006a352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6a352f"/>
    <w:pPr>
      <w:spacing w:beforeAutospacing="1" w:afterAutospacing="1"/>
    </w:pPr>
    <w:rPr/>
  </w:style>
  <w:style w:type="paragraph" w:styleId="p4" w:customStyle="1">
    <w:name w:val="p4"/>
    <w:basedOn w:val="Normal"/>
    <w:uiPriority w:val="99"/>
    <w:qFormat/>
    <w:rsid w:val="006a352f"/>
    <w:pPr>
      <w:spacing w:beforeAutospacing="1" w:afterAutospacing="1"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LibreOffice/25.2.6.2$Windows_x86 LibreOffice_project/729c5bfe710f5eb71ed3bbde9e06a6065e9c6c5d</Application>
  <AppVersion>15.0000</AppVersion>
  <Pages>4</Pages>
  <Words>603</Words>
  <Characters>4544</Characters>
  <CharactersWithSpaces>5344</CharactersWithSpaces>
  <Paragraphs>55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2018-07-20T12:35:00Z</dcterms:created>
  <dc:creator>Admin</dc:creator>
  <dc:description/>
  <dc:language>ru-RU</dc:language>
  <cp:lastModifiedBy/>
  <cp:lastPrinted>2025-10-24T16:55:12Z</cp:lastPrinted>
  <dcterms:modified xsi:type="dcterms:W3CDTF">2025-11-13T10:01:58Z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